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8F9" w:rsidRDefault="005858F9">
      <w:pPr>
        <w:rPr>
          <w:ins w:id="0" w:author="Author"/>
          <w:rFonts w:ascii="Times New Roman" w:hAnsi="Times New Roman" w:cs="Times New Roman"/>
          <w:b/>
          <w:bCs/>
          <w:sz w:val="20"/>
          <w:szCs w:val="20"/>
        </w:rPr>
      </w:pPr>
      <w:bookmarkStart w:id="1" w:name="_GoBack"/>
      <w:bookmarkEnd w:id="1"/>
      <w:ins w:id="2" w:author="Author">
        <w:r>
          <w:rPr>
            <w:rFonts w:ascii="Times New Roman" w:hAnsi="Times New Roman" w:cs="Times New Roman"/>
            <w:b/>
            <w:bCs/>
            <w:sz w:val="20"/>
            <w:szCs w:val="20"/>
          </w:rPr>
          <w:t>Annex II</w:t>
        </w:r>
      </w:ins>
    </w:p>
    <w:p w:rsidR="009024B5" w:rsidRPr="0019567A" w:rsidRDefault="009024B5">
      <w:pPr>
        <w:rPr>
          <w:rFonts w:ascii="Times New Roman" w:hAnsi="Times New Roman" w:cs="Times New Roman"/>
          <w:sz w:val="20"/>
          <w:szCs w:val="20"/>
        </w:rPr>
      </w:pPr>
      <w:r w:rsidRPr="0019567A">
        <w:rPr>
          <w:rFonts w:ascii="Times New Roman" w:hAnsi="Times New Roman" w:cs="Times New Roman"/>
          <w:b/>
          <w:bCs/>
          <w:sz w:val="20"/>
          <w:szCs w:val="20"/>
        </w:rPr>
        <w:t>S.18.01</w:t>
      </w:r>
      <w:r w:rsidR="00970090">
        <w:rPr>
          <w:rFonts w:ascii="Times New Roman" w:hAnsi="Times New Roman" w:cs="Times New Roman"/>
          <w:b/>
          <w:bCs/>
          <w:sz w:val="20"/>
          <w:szCs w:val="20"/>
        </w:rPr>
        <w:t xml:space="preserve">. - </w:t>
      </w:r>
      <w:r w:rsidRPr="0019567A">
        <w:rPr>
          <w:rFonts w:ascii="Times New Roman" w:hAnsi="Times New Roman" w:cs="Times New Roman"/>
          <w:b/>
          <w:bCs/>
          <w:sz w:val="20"/>
          <w:szCs w:val="20"/>
        </w:rPr>
        <w:t>Projection of future cash flows (Best Estimate - Non Life)</w:t>
      </w:r>
      <w:r w:rsidRPr="0019567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024B5" w:rsidRPr="006363E6" w:rsidRDefault="009024B5">
      <w:pPr>
        <w:rPr>
          <w:rFonts w:ascii="Times New Roman" w:hAnsi="Times New Roman" w:cs="Times New Roman"/>
          <w:b/>
          <w:sz w:val="20"/>
          <w:szCs w:val="20"/>
          <w:rPrChange w:id="3" w:author="Author">
            <w:rPr>
              <w:rFonts w:ascii="Times New Roman" w:hAnsi="Times New Roman" w:cs="Times New Roman"/>
              <w:sz w:val="20"/>
              <w:szCs w:val="20"/>
            </w:rPr>
          </w:rPrChange>
        </w:rPr>
      </w:pPr>
      <w:r w:rsidRPr="006363E6">
        <w:rPr>
          <w:rFonts w:ascii="Times New Roman" w:hAnsi="Times New Roman" w:cs="Times New Roman"/>
          <w:b/>
          <w:sz w:val="20"/>
          <w:szCs w:val="20"/>
          <w:rPrChange w:id="4" w:author="Author">
            <w:rPr>
              <w:rFonts w:ascii="Times New Roman" w:hAnsi="Times New Roman" w:cs="Times New Roman"/>
              <w:sz w:val="20"/>
              <w:szCs w:val="20"/>
            </w:rPr>
          </w:rPrChange>
        </w:rPr>
        <w:t>General Comment</w:t>
      </w:r>
      <w:r w:rsidR="00E656BE" w:rsidRPr="006363E6">
        <w:rPr>
          <w:rFonts w:ascii="Times New Roman" w:hAnsi="Times New Roman" w:cs="Times New Roman"/>
          <w:b/>
          <w:sz w:val="20"/>
          <w:szCs w:val="20"/>
          <w:rPrChange w:id="5" w:author="Author">
            <w:rPr>
              <w:rFonts w:ascii="Times New Roman" w:hAnsi="Times New Roman" w:cs="Times New Roman"/>
              <w:sz w:val="20"/>
              <w:szCs w:val="20"/>
            </w:rPr>
          </w:rPrChange>
        </w:rPr>
        <w:t>s</w:t>
      </w:r>
      <w:r w:rsidR="00553A64" w:rsidRPr="006363E6">
        <w:rPr>
          <w:rFonts w:ascii="Times New Roman" w:hAnsi="Times New Roman" w:cs="Times New Roman"/>
          <w:b/>
          <w:sz w:val="20"/>
          <w:szCs w:val="20"/>
          <w:rPrChange w:id="6" w:author="Author">
            <w:rPr>
              <w:rFonts w:ascii="Times New Roman" w:hAnsi="Times New Roman" w:cs="Times New Roman"/>
              <w:sz w:val="20"/>
              <w:szCs w:val="20"/>
            </w:rPr>
          </w:rPrChange>
        </w:rPr>
        <w:t>:</w:t>
      </w:r>
    </w:p>
    <w:p w:rsidR="004E3CF9" w:rsidRDefault="004E3CF9" w:rsidP="004E3CF9">
      <w:pPr>
        <w:jc w:val="both"/>
        <w:rPr>
          <w:rFonts w:ascii="Times New Roman" w:hAnsi="Times New Roman" w:cs="Times New Roman"/>
          <w:sz w:val="20"/>
          <w:szCs w:val="20"/>
        </w:rPr>
      </w:pPr>
      <w:r w:rsidRPr="0019567A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E656BE" w:rsidRPr="0019567A" w:rsidRDefault="00E656BE" w:rsidP="00E656BE">
      <w:pPr>
        <w:jc w:val="both"/>
        <w:rPr>
          <w:rFonts w:ascii="Times New Roman" w:hAnsi="Times New Roman" w:cs="Times New Roman"/>
          <w:sz w:val="20"/>
          <w:szCs w:val="20"/>
        </w:rPr>
      </w:pPr>
      <w:r w:rsidRPr="0019567A">
        <w:rPr>
          <w:rFonts w:ascii="Times New Roman" w:hAnsi="Times New Roman" w:cs="Times New Roman"/>
          <w:sz w:val="20"/>
          <w:szCs w:val="20"/>
        </w:rPr>
        <w:t>This annex relates to annual submission of information for individual undertakings.</w:t>
      </w:r>
    </w:p>
    <w:p w:rsidR="009024B5" w:rsidRPr="0019567A" w:rsidRDefault="009024B5" w:rsidP="00E1555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9567A">
        <w:rPr>
          <w:rFonts w:ascii="Times New Roman" w:hAnsi="Times New Roman" w:cs="Times New Roman"/>
          <w:sz w:val="20"/>
          <w:szCs w:val="20"/>
        </w:rPr>
        <w:t xml:space="preserve">This template applies only to </w:t>
      </w:r>
      <w:r w:rsidR="00553A64" w:rsidRPr="0019567A">
        <w:rPr>
          <w:rFonts w:ascii="Times New Roman" w:hAnsi="Times New Roman" w:cs="Times New Roman"/>
          <w:sz w:val="20"/>
          <w:szCs w:val="20"/>
        </w:rPr>
        <w:t>Best Estimate and the following shall be considered:</w:t>
      </w:r>
    </w:p>
    <w:p w:rsidR="009024B5" w:rsidRPr="0019567A" w:rsidRDefault="00D3034F" w:rsidP="006363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  <w:pPrChange w:id="7" w:author="Author">
          <w:pPr>
            <w:pStyle w:val="ListParagraph"/>
            <w:numPr>
              <w:numId w:val="3"/>
            </w:numPr>
            <w:ind w:left="1080" w:hanging="360"/>
          </w:pPr>
        </w:pPrChange>
      </w:pPr>
      <w:ins w:id="8" w:author="Author">
        <w:r w:rsidRPr="006363E6">
          <w:rPr>
            <w:rFonts w:ascii="Times New Roman" w:hAnsi="Times New Roman" w:cs="Times New Roman"/>
            <w:sz w:val="20"/>
            <w:szCs w:val="20"/>
            <w:rPrChange w:id="9" w:author="Author">
              <w:rPr/>
            </w:rPrChange>
          </w:rPr>
          <w:t>All cash flows expressed in different currencies shall be considered and converted in the reporting currency using the exchange rate at the reporting date</w:t>
        </w:r>
      </w:ins>
      <w:del w:id="10" w:author="Author">
        <w:r w:rsidR="009024B5" w:rsidRPr="0019567A" w:rsidDel="00D3034F">
          <w:rPr>
            <w:rFonts w:ascii="Times New Roman" w:hAnsi="Times New Roman" w:cs="Times New Roman"/>
            <w:sz w:val="20"/>
            <w:szCs w:val="20"/>
          </w:rPr>
          <w:delText>It is required to take into account all the cash flows expressed in different currencies and covert them in the reporting currency</w:delText>
        </w:r>
      </w:del>
      <w:r w:rsidR="009024B5" w:rsidRPr="0019567A">
        <w:rPr>
          <w:rFonts w:ascii="Times New Roman" w:hAnsi="Times New Roman" w:cs="Times New Roman"/>
          <w:sz w:val="20"/>
          <w:szCs w:val="20"/>
        </w:rPr>
        <w:t>;</w:t>
      </w:r>
    </w:p>
    <w:p w:rsidR="00CB2FC4" w:rsidRPr="0019567A" w:rsidRDefault="00CB2FC4" w:rsidP="0019567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9567A">
        <w:rPr>
          <w:rFonts w:ascii="Times New Roman" w:hAnsi="Times New Roman" w:cs="Times New Roman"/>
          <w:sz w:val="20"/>
          <w:szCs w:val="20"/>
        </w:rPr>
        <w:t xml:space="preserve">The cash flows shall be reported gross of reinsurance and undiscounted; </w:t>
      </w:r>
    </w:p>
    <w:p w:rsidR="00E12185" w:rsidRPr="006363E6" w:rsidRDefault="00E12185" w:rsidP="0019567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  <w:rPrChange w:id="11" w:author="Author">
            <w:rPr>
              <w:rFonts w:ascii="Times New Roman" w:hAnsi="Times New Roman" w:cs="Times New Roman"/>
              <w:sz w:val="20"/>
              <w:szCs w:val="20"/>
              <w:u w:val="single"/>
              <w:lang w:val="en-US"/>
            </w:rPr>
          </w:rPrChange>
        </w:rPr>
      </w:pPr>
      <w:del w:id="12" w:author="Author">
        <w:r w:rsidRPr="0019567A" w:rsidDel="00966558">
          <w:rPr>
            <w:rFonts w:ascii="Times New Roman" w:hAnsi="Times New Roman" w:cs="Times New Roman"/>
            <w:sz w:val="20"/>
            <w:szCs w:val="20"/>
          </w:rPr>
          <w:delText>In case of use of simplification for the calculation of technical provisions, for which the undertaking does not make estimate of the expected future cash-flows arising from the contracts, it is required to make a distinction between short and</w:delText>
        </w:r>
        <w:r w:rsidRPr="006363E6" w:rsidDel="00966558">
          <w:rPr>
            <w:rFonts w:ascii="Times New Roman" w:hAnsi="Times New Roman" w:cs="Times New Roman"/>
            <w:sz w:val="20"/>
            <w:szCs w:val="20"/>
            <w:rPrChange w:id="13" w:author="Author">
              <w:rPr>
                <w:rFonts w:ascii="Times New Roman" w:hAnsi="Times New Roman" w:cs="Times New Roman"/>
                <w:sz w:val="20"/>
                <w:szCs w:val="20"/>
                <w:lang w:val="en-US"/>
              </w:rPr>
            </w:rPrChange>
          </w:rPr>
          <w:delText xml:space="preserve"> long tail business. The obligation to report future expected cash-flows will be kept for reporting purpose only in case of a material part of TP (more than 10%) has a long settlement period, while undertakings will be allowed to exclude from template S.18.01 and S.13.01 the cash-flows related to technical provisions with a short settlement period (less than 24 months).</w:delText>
        </w:r>
      </w:del>
      <w:ins w:id="14" w:author="Author">
        <w:r w:rsidR="00966558" w:rsidRPr="006363E6">
          <w:rPr>
            <w:rFonts w:ascii="Times New Roman" w:hAnsi="Times New Roman" w:cs="Times New Roman"/>
            <w:sz w:val="20"/>
            <w:szCs w:val="20"/>
            <w:rPrChange w:id="15" w:author="Author">
              <w:rPr/>
            </w:rPrChange>
          </w:rPr>
          <w:t>In case the undertaking uses simplifications for the calculation of technical provisions, for which an estimate of the expected future cash-flows arising from the contracts are not calculated, the information shall be reported only in those cases where more than 10% of technical provisions have a settlement period longer than 24 months</w:t>
        </w:r>
        <w:r w:rsidR="00966558">
          <w:rPr>
            <w:rFonts w:ascii="Times New Roman" w:hAnsi="Times New Roman" w:cs="Times New Roman"/>
            <w:sz w:val="20"/>
            <w:szCs w:val="20"/>
          </w:rPr>
          <w:t>.</w:t>
        </w:r>
      </w:ins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1842"/>
        <w:gridCol w:w="5732"/>
      </w:tblGrid>
      <w:tr w:rsidR="009024B5" w:rsidRPr="00670897" w:rsidTr="00595DD7">
        <w:trPr>
          <w:trHeight w:val="31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 w:rsidP="00463A2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4B5" w:rsidRPr="0019567A" w:rsidRDefault="009024B5" w:rsidP="00595D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4B5" w:rsidRPr="0019567A" w:rsidRDefault="009024B5" w:rsidP="00595D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9024B5" w:rsidRPr="00670897" w:rsidTr="0019567A">
        <w:trPr>
          <w:trHeight w:val="30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C4" w:rsidRPr="00670897" w:rsidRDefault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67089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0/R0010 to R0310</w:t>
            </w:r>
          </w:p>
          <w:p w:rsidR="009024B5" w:rsidRPr="0019567A" w:rsidRDefault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024B5" w:rsidRPr="0019567A">
              <w:rPr>
                <w:rFonts w:ascii="Times New Roman" w:hAnsi="Times New Roman" w:cs="Times New Roman"/>
                <w:sz w:val="20"/>
                <w:szCs w:val="20"/>
              </w:rPr>
              <w:t>A1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Best Estimate Premium Provision (Gross)</w:t>
            </w:r>
            <w:r w:rsidR="00015382" w:rsidRPr="00670897">
              <w:rPr>
                <w:rFonts w:ascii="Times New Roman" w:hAnsi="Times New Roman" w:cs="Times New Roman"/>
                <w:sz w:val="20"/>
                <w:szCs w:val="20"/>
              </w:rPr>
              <w:t xml:space="preserve"> – Cash out-flows - 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Future Benefits</w:t>
            </w:r>
          </w:p>
        </w:tc>
        <w:tc>
          <w:tcPr>
            <w:tcW w:w="5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C4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Amounts of all the expected payments to policyholders and beneficiaries as defined in Art</w:t>
            </w:r>
            <w:r w:rsidR="00CB2FC4" w:rsidRPr="00670897">
              <w:rPr>
                <w:rFonts w:ascii="Times New Roman" w:hAnsi="Times New Roman" w:cs="Times New Roman"/>
                <w:sz w:val="20"/>
                <w:szCs w:val="20"/>
              </w:rPr>
              <w:t>icle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78 (3) of </w:t>
            </w:r>
            <w:r w:rsidRPr="001956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Directive 2009/138/EC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, referred to the whole portfolio of non-life obligations falling within the contract boundary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used in the calculation of </w:t>
            </w:r>
            <w:r w:rsidR="00015382" w:rsidRPr="0067089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remium provisions, from year 1 to year 30 and from year 31 and after</w:t>
            </w:r>
            <w:r w:rsidR="00015382" w:rsidRPr="006708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024B5" w:rsidRPr="00670897" w:rsidTr="0019567A">
        <w:trPr>
          <w:trHeight w:val="100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4B5" w:rsidRPr="00670897" w:rsidTr="0019567A">
        <w:trPr>
          <w:trHeight w:val="30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C4" w:rsidRPr="00670897" w:rsidRDefault="00CB2FC4" w:rsidP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6708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0/R0010 to R0310</w:t>
            </w:r>
          </w:p>
          <w:p w:rsidR="009024B5" w:rsidRPr="0019567A" w:rsidRDefault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024B5" w:rsidRPr="0019567A">
              <w:rPr>
                <w:rFonts w:ascii="Times New Roman" w:hAnsi="Times New Roman" w:cs="Times New Roman"/>
                <w:sz w:val="20"/>
                <w:szCs w:val="20"/>
              </w:rPr>
              <w:t>B1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Best Estimate Premium Provision (Gross)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 xml:space="preserve"> – Cash out-flows -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Future 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xpenses and other cash-out flows</w:t>
            </w:r>
          </w:p>
        </w:tc>
        <w:tc>
          <w:tcPr>
            <w:tcW w:w="5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C4" w:rsidRPr="0019567A" w:rsidRDefault="009024B5" w:rsidP="00CD52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Amount of expenses that will be incurred in servicing insurance and reinsurance obligations as defined in Art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>icle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78 (1) of</w:t>
            </w:r>
            <w:del w:id="16" w:author="Author">
              <w:r w:rsidRPr="0019567A" w:rsidDel="00966558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1956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Directive 2009/138/EC and in article </w:t>
            </w:r>
            <w:r w:rsidR="00670897" w:rsidRPr="001956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  <w:r w:rsidRPr="001956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of </w:t>
            </w:r>
            <w:del w:id="17" w:author="Author">
              <w:r w:rsidR="00E33A14" w:rsidRPr="00E33A14" w:rsidDel="00CD524C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delText>Implementing measures</w:delText>
              </w:r>
            </w:del>
            <w:ins w:id="18" w:author="Author">
              <w:r w:rsidR="00CD524C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Delegated Regulation (EU) 2015/35</w:t>
              </w:r>
            </w:ins>
            <w:r w:rsidR="00670897" w:rsidRPr="00E33A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and other cash-out flow items such as taxation payments which are charged to policyholders used in the calculation of 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remium provisions, referred to the whole portfolio of non-life obligations from year 1 to year 30 and from year 31 and after</w:t>
            </w:r>
            <w:r w:rsidR="00CB2FC4" w:rsidRPr="006708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024B5" w:rsidRPr="00670897" w:rsidTr="0019567A">
        <w:trPr>
          <w:trHeight w:val="103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4B5" w:rsidRPr="00670897" w:rsidTr="0019567A">
        <w:trPr>
          <w:trHeight w:val="30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C4" w:rsidRPr="00670897" w:rsidRDefault="00CB2FC4" w:rsidP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67089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0/R0010 to R0310</w:t>
            </w:r>
          </w:p>
          <w:p w:rsidR="009024B5" w:rsidRPr="0019567A" w:rsidRDefault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024B5" w:rsidRPr="0019567A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Best Estimate Premium Provision (Gross) 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>– Cash in-flows -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Future Premiums</w:t>
            </w:r>
          </w:p>
        </w:tc>
        <w:tc>
          <w:tcPr>
            <w:tcW w:w="5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670897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Amounts of all the 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uture premiums stemming from existing policies, </w:t>
            </w:r>
            <w:r w:rsidR="007054EC"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excluding the past-due premiums, 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referred to the whole portfolio of non-life obligations, used in the calculation of 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remium provisions, from year 1 to year 30 and from year 31 and after</w:t>
            </w:r>
            <w:r w:rsidR="00CB2FC4" w:rsidRPr="006708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B2FC4" w:rsidRPr="0019567A" w:rsidRDefault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4B5" w:rsidRPr="00670897" w:rsidTr="0019567A">
        <w:trPr>
          <w:trHeight w:val="30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4B5" w:rsidRPr="00670897" w:rsidTr="0019567A">
        <w:trPr>
          <w:trHeight w:val="31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4B5" w:rsidRPr="00670897" w:rsidTr="0019567A">
        <w:trPr>
          <w:trHeight w:val="121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C4" w:rsidRPr="00670897" w:rsidRDefault="00CB2FC4" w:rsidP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6708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0/R0010 to R0310</w:t>
            </w:r>
          </w:p>
          <w:p w:rsidR="009024B5" w:rsidRPr="0019567A" w:rsidRDefault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024B5" w:rsidRPr="0019567A">
              <w:rPr>
                <w:rFonts w:ascii="Times New Roman" w:hAnsi="Times New Roman" w:cs="Times New Roman"/>
                <w:sz w:val="20"/>
                <w:szCs w:val="20"/>
              </w:rPr>
              <w:t>D1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Best Estimate Premium Provision (Gross)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 xml:space="preserve"> – Cash in-flows -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Other cash-in flows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Amount of recoverables from salvages and </w:t>
            </w:r>
            <w:proofErr w:type="spellStart"/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subrogations</w:t>
            </w:r>
            <w:proofErr w:type="spellEnd"/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and other cash-in flows (not including investment returns), used in the calculation of 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remium provisions, referred to the whole portfolio of non-life obligations from year 1 to year 30 and from year 31 and after</w:t>
            </w:r>
            <w:r w:rsidR="00D32AD4" w:rsidRPr="006708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024B5" w:rsidRPr="00670897" w:rsidTr="0019567A">
        <w:trPr>
          <w:trHeight w:val="30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C4" w:rsidRPr="00670897" w:rsidRDefault="00CB2FC4" w:rsidP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67089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0/R0010 to R0310</w:t>
            </w:r>
          </w:p>
          <w:p w:rsidR="009024B5" w:rsidRPr="0019567A" w:rsidRDefault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024B5" w:rsidRPr="0019567A">
              <w:rPr>
                <w:rFonts w:ascii="Times New Roman" w:hAnsi="Times New Roman" w:cs="Times New Roman"/>
                <w:sz w:val="20"/>
                <w:szCs w:val="20"/>
              </w:rPr>
              <w:t>E1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Best Estimate Claims Provision (Gross)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 xml:space="preserve"> – Cash out-flows -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Future 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Benefits</w:t>
            </w:r>
          </w:p>
        </w:tc>
        <w:tc>
          <w:tcPr>
            <w:tcW w:w="5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CA4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Amounts of all the expected payments to policyholders and beneficiaries as defined in Art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>icle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78 (3) of </w:t>
            </w:r>
            <w:r w:rsidRPr="001956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Directive 2009/138/EC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, referred to the whole portfolio of non-life obligations and relating existing contracts, used in the calculation of 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laims provisions, from 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year 1 to year 30 and from year 31 and after. </w:t>
            </w:r>
          </w:p>
        </w:tc>
      </w:tr>
      <w:tr w:rsidR="009024B5" w:rsidRPr="00670897" w:rsidTr="0019567A">
        <w:trPr>
          <w:trHeight w:val="67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4B5" w:rsidRPr="00670897" w:rsidTr="0019567A">
        <w:trPr>
          <w:trHeight w:val="30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C4" w:rsidRPr="00670897" w:rsidRDefault="00CB2FC4" w:rsidP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</w:t>
            </w:r>
            <w:r w:rsidR="0067089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0/R0010 to R0310</w:t>
            </w:r>
          </w:p>
          <w:p w:rsidR="009024B5" w:rsidRPr="0019567A" w:rsidRDefault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024B5" w:rsidRPr="0019567A">
              <w:rPr>
                <w:rFonts w:ascii="Times New Roman" w:hAnsi="Times New Roman" w:cs="Times New Roman"/>
                <w:sz w:val="20"/>
                <w:szCs w:val="20"/>
              </w:rPr>
              <w:t>F1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Best Estimate Claims Provision (Gross)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 xml:space="preserve"> – Cash out-flows -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Future Expenses and other cash-out flows</w:t>
            </w:r>
          </w:p>
        </w:tc>
        <w:tc>
          <w:tcPr>
            <w:tcW w:w="5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CA4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Amount of expenses that will be incurred in servicing insurance and reinsurance obligations as defined in Art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>icle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78 (1) of </w:t>
            </w:r>
            <w:r w:rsidRPr="001956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Directive 2009/138/EC</w:t>
            </w:r>
            <w:r w:rsidRPr="0019567A" w:rsidDel="000057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and other cash-flow items such as taxation payments which are charged to policyholders used in the calculation of 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laims provisions, referred to the whole portfolio of non-life obligations from year 1 to year 30 and from year 31 and after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024B5" w:rsidRPr="00670897" w:rsidTr="0019567A">
        <w:trPr>
          <w:trHeight w:val="103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4B5" w:rsidRPr="00670897" w:rsidTr="0019567A">
        <w:trPr>
          <w:trHeight w:val="30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C4" w:rsidRPr="00670897" w:rsidRDefault="00CB2FC4" w:rsidP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67089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0/R0010 to R0310</w:t>
            </w:r>
          </w:p>
          <w:p w:rsidR="009024B5" w:rsidRPr="0019567A" w:rsidRDefault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024B5" w:rsidRPr="0019567A">
              <w:rPr>
                <w:rFonts w:ascii="Times New Roman" w:hAnsi="Times New Roman" w:cs="Times New Roman"/>
                <w:sz w:val="20"/>
                <w:szCs w:val="20"/>
              </w:rPr>
              <w:t>G1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Best Estimate Claims Provision (Gross)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 xml:space="preserve"> – Cash in-flows - 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Future premiums </w:t>
            </w:r>
          </w:p>
        </w:tc>
        <w:tc>
          <w:tcPr>
            <w:tcW w:w="5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Amounts of all the 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uture premiums stemming from existing policies, </w:t>
            </w:r>
            <w:r w:rsidR="007054EC"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excluding the past-due premiums, 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referred to the whole portfolio of non-life obligations used in the calculation of 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laims provisions, from year 1 to year 30 and from year 31 and after</w:t>
            </w:r>
            <w:r w:rsidR="004A7CA4" w:rsidRPr="006708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024B5" w:rsidRPr="00670897" w:rsidTr="0019567A">
        <w:trPr>
          <w:trHeight w:val="300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4B5" w:rsidRPr="00670897" w:rsidTr="0019567A">
        <w:trPr>
          <w:trHeight w:val="315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24B5" w:rsidRPr="00670897" w:rsidTr="0019567A">
        <w:trPr>
          <w:trHeight w:val="91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C4" w:rsidRPr="00670897" w:rsidRDefault="00CB2FC4" w:rsidP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6708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0/R0010 to R0310</w:t>
            </w:r>
          </w:p>
          <w:p w:rsidR="009024B5" w:rsidRPr="0019567A" w:rsidRDefault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024B5" w:rsidRPr="0019567A">
              <w:rPr>
                <w:rFonts w:ascii="Times New Roman" w:hAnsi="Times New Roman" w:cs="Times New Roman"/>
                <w:sz w:val="20"/>
                <w:szCs w:val="20"/>
              </w:rPr>
              <w:t>H1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Best Estimate Claims Provision (Gross)</w:t>
            </w:r>
            <w:r w:rsidR="002C76CA" w:rsidRPr="00670897">
              <w:rPr>
                <w:rFonts w:ascii="Times New Roman" w:hAnsi="Times New Roman" w:cs="Times New Roman"/>
                <w:sz w:val="20"/>
                <w:szCs w:val="20"/>
              </w:rPr>
              <w:t xml:space="preserve"> – Cash in-flows -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Other cash-in flows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6CA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Amount of recoverables from salvages and </w:t>
            </w:r>
            <w:proofErr w:type="spellStart"/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subrogations</w:t>
            </w:r>
            <w:proofErr w:type="spellEnd"/>
            <w:r w:rsidRPr="0019567A">
              <w:rPr>
                <w:rFonts w:ascii="Times New Roman" w:hAnsi="Times New Roman" w:cs="Times New Roman"/>
                <w:sz w:val="20"/>
                <w:szCs w:val="20"/>
              </w:rPr>
              <w:t xml:space="preserve"> and other cash-in flows (not including investment returns), used in the calculation of </w:t>
            </w:r>
            <w:r w:rsidR="002C76CA" w:rsidRPr="0067089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laims provisions, referred to the whole portfolio of non-life obligations and relating existing contracts, from year 1 to year 30 and from year 31 and after</w:t>
            </w:r>
            <w:r w:rsidR="002C76CA" w:rsidRPr="006708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024B5" w:rsidRPr="00670897" w:rsidTr="0019567A">
        <w:trPr>
          <w:trHeight w:val="1215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C4" w:rsidRPr="00670897" w:rsidRDefault="00CB2FC4" w:rsidP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C0</w:t>
            </w:r>
            <w:r w:rsidR="0067089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0/R0010 to R0310</w:t>
            </w:r>
          </w:p>
          <w:p w:rsidR="009024B5" w:rsidRPr="0019567A" w:rsidRDefault="00CB2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024B5" w:rsidRPr="0019567A">
              <w:rPr>
                <w:rFonts w:ascii="Times New Roman" w:hAnsi="Times New Roman" w:cs="Times New Roman"/>
                <w:sz w:val="20"/>
                <w:szCs w:val="20"/>
              </w:rPr>
              <w:t>I1</w:t>
            </w:r>
            <w:r w:rsidRPr="0067089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4B5" w:rsidRPr="0019567A" w:rsidRDefault="009024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7A">
              <w:rPr>
                <w:rFonts w:ascii="Times New Roman" w:hAnsi="Times New Roman" w:cs="Times New Roman"/>
                <w:sz w:val="20"/>
                <w:szCs w:val="20"/>
              </w:rPr>
              <w:t>Total recoverable from reinsurance (after the adjustment)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559" w:rsidRPr="006363E6" w:rsidRDefault="009024B5" w:rsidP="00E15559">
            <w:pPr>
              <w:rPr>
                <w:ins w:id="19" w:author="Author"/>
                <w:rFonts w:ascii="Times New Roman" w:hAnsi="Times New Roman" w:cs="Times New Roman"/>
                <w:sz w:val="20"/>
                <w:szCs w:val="20"/>
                <w:rPrChange w:id="20" w:author="Author">
                  <w:rPr>
                    <w:ins w:id="21" w:author="Author"/>
                    <w:sz w:val="20"/>
                    <w:lang w:val="en-US"/>
                  </w:rPr>
                </w:rPrChange>
              </w:rPr>
            </w:pPr>
            <w:del w:id="22" w:author="Author">
              <w:r w:rsidRPr="0019567A" w:rsidDel="00E15559">
                <w:rPr>
                  <w:rFonts w:ascii="Times New Roman" w:hAnsi="Times New Roman" w:cs="Times New Roman"/>
                  <w:sz w:val="20"/>
                  <w:szCs w:val="20"/>
                </w:rPr>
                <w:delText>Amounts recoverable from reinsurance</w:delText>
              </w:r>
              <w:r w:rsidR="001B69CE" w:rsidRPr="00670897" w:rsidDel="00E1555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/SPV and </w:delText>
              </w:r>
              <w:r w:rsidR="00670897" w:rsidRPr="00670897" w:rsidDel="00E15559">
                <w:rPr>
                  <w:rFonts w:ascii="Times New Roman" w:hAnsi="Times New Roman" w:cs="Times New Roman"/>
                  <w:sz w:val="20"/>
                  <w:szCs w:val="20"/>
                </w:rPr>
                <w:delText>Finite</w:delText>
              </w:r>
              <w:r w:rsidR="001B69CE" w:rsidRPr="00670897" w:rsidDel="00E1555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reinsurance</w:delText>
              </w:r>
              <w:r w:rsidRPr="0019567A" w:rsidDel="00E15559">
                <w:rPr>
                  <w:rFonts w:ascii="Times New Roman" w:hAnsi="Times New Roman" w:cs="Times New Roman"/>
                  <w:sz w:val="20"/>
                  <w:szCs w:val="20"/>
                </w:rPr>
                <w:delText>, referred to both premiums provisions and claims provisions, adjusted for expected losses due to counterparty default, referred to the whole portfolio of non-life obligations from year 1 to year 30 and from year 31 and after</w:delText>
              </w:r>
              <w:r w:rsidR="001B69CE" w:rsidRPr="00670897" w:rsidDel="00E15559">
                <w:rPr>
                  <w:rFonts w:ascii="Times New Roman" w:hAnsi="Times New Roman" w:cs="Times New Roman"/>
                  <w:sz w:val="20"/>
                  <w:szCs w:val="20"/>
                </w:rPr>
                <w:delText>.</w:delText>
              </w:r>
            </w:del>
            <w:ins w:id="23" w:author="Author">
              <w:r w:rsidR="00E15559" w:rsidRPr="006363E6">
                <w:rPr>
                  <w:rFonts w:ascii="Times New Roman" w:hAnsi="Times New Roman" w:cs="Times New Roman"/>
                  <w:sz w:val="20"/>
                  <w:szCs w:val="20"/>
                  <w:rPrChange w:id="24" w:author="Author">
                    <w:rPr>
                      <w:sz w:val="20"/>
                      <w:lang w:val="en-US"/>
                    </w:rPr>
                  </w:rPrChange>
                </w:rPr>
                <w:t>Amount of undiscounted cash-flows expected for each year from year 1 to year 30</w:t>
              </w:r>
              <w:r w:rsidR="00966558">
                <w:rPr>
                  <w:rFonts w:ascii="Times New Roman" w:hAnsi="Times New Roman" w:cs="Times New Roman"/>
                  <w:sz w:val="20"/>
                  <w:szCs w:val="20"/>
                </w:rPr>
                <w:t xml:space="preserve"> and from year 31 and after</w:t>
              </w:r>
              <w:r w:rsidR="00E15559" w:rsidRPr="006363E6">
                <w:rPr>
                  <w:rFonts w:ascii="Times New Roman" w:hAnsi="Times New Roman" w:cs="Times New Roman"/>
                  <w:sz w:val="20"/>
                  <w:szCs w:val="20"/>
                  <w:rPrChange w:id="25" w:author="Author">
                    <w:rPr>
                      <w:sz w:val="20"/>
                      <w:lang w:val="en-US"/>
                    </w:rPr>
                  </w:rPrChange>
                </w:rPr>
                <w:t xml:space="preserve">. </w:t>
              </w:r>
            </w:ins>
          </w:p>
          <w:p w:rsidR="00E15559" w:rsidRPr="006363E6" w:rsidRDefault="00E15559" w:rsidP="00E15559">
            <w:pPr>
              <w:rPr>
                <w:ins w:id="26" w:author="Author"/>
                <w:rFonts w:ascii="Times New Roman" w:hAnsi="Times New Roman" w:cs="Times New Roman"/>
                <w:sz w:val="20"/>
                <w:szCs w:val="20"/>
                <w:rPrChange w:id="27" w:author="Author">
                  <w:rPr>
                    <w:ins w:id="28" w:author="Author"/>
                    <w:sz w:val="20"/>
                    <w:lang w:val="en-US"/>
                  </w:rPr>
                </w:rPrChange>
              </w:rPr>
            </w:pPr>
          </w:p>
          <w:p w:rsidR="00E15559" w:rsidRPr="0019567A" w:rsidRDefault="00E15559" w:rsidP="00E155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29" w:author="Author">
              <w:r w:rsidRPr="006363E6">
                <w:rPr>
                  <w:rFonts w:ascii="Times New Roman" w:hAnsi="Times New Roman" w:cs="Times New Roman"/>
                  <w:sz w:val="20"/>
                  <w:szCs w:val="20"/>
                  <w:rPrChange w:id="30" w:author="Author">
                    <w:rPr>
                      <w:sz w:val="20"/>
                      <w:lang w:val="en-US"/>
                    </w:rPr>
                  </w:rPrChange>
                </w:rPr>
                <w:t>The future cash-flows undiscounted from amounts recoverables from reinsurance and SPVs/Finite Re, including ceded intra group reinsurance, including future reinsurance premiums. Amount shall be reported net of adjustment for counterparty default risk.</w:t>
              </w:r>
              <w:r w:rsidRPr="00E00B83">
                <w:rPr>
                  <w:sz w:val="20"/>
                  <w:lang w:val="en-US"/>
                </w:rPr>
                <w:t xml:space="preserve">  </w:t>
              </w:r>
            </w:ins>
          </w:p>
        </w:tc>
      </w:tr>
    </w:tbl>
    <w:p w:rsidR="006E4A52" w:rsidRPr="0019567A" w:rsidRDefault="006E4A52">
      <w:pPr>
        <w:rPr>
          <w:rFonts w:ascii="Times New Roman" w:hAnsi="Times New Roman" w:cs="Times New Roman"/>
          <w:sz w:val="20"/>
          <w:szCs w:val="20"/>
        </w:rPr>
      </w:pPr>
    </w:p>
    <w:sectPr w:rsidR="006E4A52" w:rsidRPr="001956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16541"/>
    <w:multiLevelType w:val="hybridMultilevel"/>
    <w:tmpl w:val="71542912"/>
    <w:lvl w:ilvl="0" w:tplc="8B781D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DE958E3"/>
    <w:multiLevelType w:val="hybridMultilevel"/>
    <w:tmpl w:val="837233F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E017898"/>
    <w:multiLevelType w:val="hybridMultilevel"/>
    <w:tmpl w:val="5C628D8E"/>
    <w:lvl w:ilvl="0" w:tplc="18249E74">
      <w:start w:val="1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FF0000"/>
        <w:u w:val="singl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érez">
    <w15:presenceInfo w15:providerId="None" w15:userId="Miguel Caballero Pére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trackRevisions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463A23"/>
    <w:rsid w:val="00005780"/>
    <w:rsid w:val="00015382"/>
    <w:rsid w:val="000C03CC"/>
    <w:rsid w:val="000D642D"/>
    <w:rsid w:val="00107ED6"/>
    <w:rsid w:val="0019567A"/>
    <w:rsid w:val="001B69CE"/>
    <w:rsid w:val="001C3AF1"/>
    <w:rsid w:val="00206D5E"/>
    <w:rsid w:val="002C3914"/>
    <w:rsid w:val="002C76CA"/>
    <w:rsid w:val="002F38D1"/>
    <w:rsid w:val="00463A23"/>
    <w:rsid w:val="004A7CA4"/>
    <w:rsid w:val="004E3CF9"/>
    <w:rsid w:val="005446B2"/>
    <w:rsid w:val="00553A64"/>
    <w:rsid w:val="005858F9"/>
    <w:rsid w:val="00595DD7"/>
    <w:rsid w:val="005A5FB4"/>
    <w:rsid w:val="005B1BD6"/>
    <w:rsid w:val="006363E6"/>
    <w:rsid w:val="00670897"/>
    <w:rsid w:val="006E4A52"/>
    <w:rsid w:val="006F4255"/>
    <w:rsid w:val="007054EC"/>
    <w:rsid w:val="008C0F97"/>
    <w:rsid w:val="008E39CB"/>
    <w:rsid w:val="009024B5"/>
    <w:rsid w:val="00922B9F"/>
    <w:rsid w:val="00966558"/>
    <w:rsid w:val="00970090"/>
    <w:rsid w:val="009D776A"/>
    <w:rsid w:val="009E316D"/>
    <w:rsid w:val="00A36D30"/>
    <w:rsid w:val="00C5532F"/>
    <w:rsid w:val="00CB2FC4"/>
    <w:rsid w:val="00CD524C"/>
    <w:rsid w:val="00D3034F"/>
    <w:rsid w:val="00D32AD4"/>
    <w:rsid w:val="00DE6119"/>
    <w:rsid w:val="00E12185"/>
    <w:rsid w:val="00E15559"/>
    <w:rsid w:val="00E33A14"/>
    <w:rsid w:val="00E656BE"/>
    <w:rsid w:val="00F047ED"/>
    <w:rsid w:val="00F07308"/>
    <w:rsid w:val="00F76AD8"/>
    <w:rsid w:val="00FA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3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1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B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nhideWhenUsed/>
    <w:rsid w:val="001C3AF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C3A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C3A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3A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3AF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53A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3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1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BD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nhideWhenUsed/>
    <w:rsid w:val="001C3AF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C3A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C3A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3A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3AF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53A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06AA4-098F-41A1-9E38-3F28B51F8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904</Words>
  <Characters>5157</Characters>
  <Application>Microsoft Office Word</Application>
  <DocSecurity>0</DocSecurity>
  <Lines>42</Lines>
  <Paragraphs>12</Paragraphs>
  <ScaleCrop>false</ScaleCrop>
  <Company/>
  <LinksUpToDate>false</LinksUpToDate>
  <CharactersWithSpaces>6049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2015-07-02T21:53:00Z</dcterms:created>
  <dcterms:modified xsi:type="dcterms:W3CDTF">2015-07-02T21:53:00Z</dcterms:modified>
</cp:coreProperties>
</file>